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5026" w:rsidP="726AFA2A" w:rsidRDefault="00C6343E" w14:paraId="00000001" w14:textId="77777777">
      <w:pPr>
        <w:rPr>
          <w:b w:val="1"/>
          <w:bCs w:val="1"/>
          <w:sz w:val="24"/>
          <w:szCs w:val="24"/>
        </w:rPr>
      </w:pPr>
      <w:r w:rsidRPr="726AFA2A" w:rsidR="00C6343E">
        <w:rPr>
          <w:b w:val="1"/>
          <w:bCs w:val="1"/>
          <w:sz w:val="24"/>
          <w:szCs w:val="24"/>
        </w:rPr>
        <w:t>Damian Horne</w:t>
      </w:r>
    </w:p>
    <w:p w:rsidR="00095026" w:rsidP="726AFA2A" w:rsidRDefault="00C6343E" w14:paraId="00000002" w14:textId="77777777">
      <w:pPr>
        <w:rPr>
          <w:b w:val="1"/>
          <w:bCs w:val="1"/>
          <w:sz w:val="24"/>
          <w:szCs w:val="24"/>
        </w:rPr>
      </w:pPr>
      <w:r w:rsidRPr="726AFA2A" w:rsidR="00C6343E">
        <w:rPr>
          <w:b w:val="1"/>
          <w:bCs w:val="1"/>
          <w:sz w:val="24"/>
          <w:szCs w:val="24"/>
        </w:rPr>
        <w:t>Product Manager</w:t>
      </w:r>
    </w:p>
    <w:p w:rsidR="00095026" w:rsidP="726AFA2A" w:rsidRDefault="00C6343E" w14:paraId="00000003" w14:textId="47A17365">
      <w:pPr>
        <w:rPr>
          <w:b w:val="1"/>
          <w:bCs w:val="1"/>
          <w:sz w:val="24"/>
          <w:szCs w:val="24"/>
          <w:lang w:val="en-US"/>
        </w:rPr>
      </w:pPr>
      <w:r w:rsidRPr="726AFA2A" w:rsidR="54FB03A0">
        <w:rPr>
          <w:b w:val="1"/>
          <w:bCs w:val="1"/>
          <w:sz w:val="24"/>
          <w:szCs w:val="24"/>
          <w:lang w:val="en-US"/>
        </w:rPr>
        <w:t xml:space="preserve">AJA </w:t>
      </w:r>
      <w:r w:rsidRPr="726AFA2A" w:rsidR="2BE08064">
        <w:rPr>
          <w:b w:val="1"/>
          <w:bCs w:val="1"/>
          <w:sz w:val="24"/>
          <w:szCs w:val="24"/>
          <w:lang w:val="en-US"/>
        </w:rPr>
        <w:t>Video</w:t>
      </w:r>
      <w:r w:rsidRPr="726AFA2A" w:rsidR="54FB03A0">
        <w:rPr>
          <w:b w:val="1"/>
          <w:bCs w:val="1"/>
          <w:sz w:val="24"/>
          <w:szCs w:val="24"/>
          <w:lang w:val="en-US"/>
        </w:rPr>
        <w:t xml:space="preserve"> Systems</w:t>
      </w:r>
    </w:p>
    <w:p w:rsidR="00095026" w:rsidP="726AFA2A" w:rsidRDefault="00095026" w14:paraId="00000005" w14:textId="77777777">
      <w:pPr>
        <w:rPr>
          <w:sz w:val="24"/>
          <w:szCs w:val="24"/>
        </w:rPr>
      </w:pPr>
    </w:p>
    <w:p w:rsidR="00095026" w:rsidP="726AFA2A" w:rsidRDefault="00C6343E" w14:paraId="00000006" w14:textId="7D240FF7">
      <w:pPr>
        <w:rPr>
          <w:sz w:val="24"/>
          <w:szCs w:val="24"/>
          <w:lang w:val="en-US"/>
        </w:rPr>
      </w:pPr>
      <w:r w:rsidRPr="726AFA2A" w:rsidR="54FB03A0">
        <w:rPr>
          <w:sz w:val="24"/>
          <w:szCs w:val="24"/>
          <w:lang w:val="en-US"/>
        </w:rPr>
        <w:t xml:space="preserve">Damian Horne is </w:t>
      </w:r>
      <w:r w:rsidRPr="726AFA2A" w:rsidR="2F5BC496">
        <w:rPr>
          <w:sz w:val="24"/>
          <w:szCs w:val="24"/>
          <w:lang w:val="en-US"/>
        </w:rPr>
        <w:t xml:space="preserve">a </w:t>
      </w:r>
      <w:r w:rsidRPr="726AFA2A" w:rsidR="54FB03A0">
        <w:rPr>
          <w:sz w:val="24"/>
          <w:szCs w:val="24"/>
          <w:lang w:val="en-US"/>
        </w:rPr>
        <w:t xml:space="preserve">Product Manager at AJA </w:t>
      </w:r>
      <w:r w:rsidRPr="726AFA2A" w:rsidR="36AA1CD8">
        <w:rPr>
          <w:sz w:val="24"/>
          <w:szCs w:val="24"/>
          <w:lang w:val="en-US"/>
        </w:rPr>
        <w:t>Video</w:t>
      </w:r>
      <w:r w:rsidRPr="726AFA2A" w:rsidR="54FB03A0">
        <w:rPr>
          <w:sz w:val="24"/>
          <w:szCs w:val="24"/>
          <w:lang w:val="en-US"/>
        </w:rPr>
        <w:t xml:space="preserve"> Systems</w:t>
      </w:r>
      <w:ins w:author="Damian Horne" w:date="2025-10-22T18:01:50.617Z" w:id="533351041">
        <w:r w:rsidRPr="726AFA2A" w:rsidR="3DCCFE2D">
          <w:rPr>
            <w:sz w:val="24"/>
            <w:szCs w:val="24"/>
            <w:lang w:val="en-US"/>
          </w:rPr>
          <w:t>,</w:t>
        </w:r>
      </w:ins>
      <w:r w:rsidRPr="726AFA2A" w:rsidR="54FB03A0">
        <w:rPr>
          <w:sz w:val="24"/>
          <w:szCs w:val="24"/>
          <w:lang w:val="en-US"/>
        </w:rPr>
        <w:t xml:space="preserve"> responsible for </w:t>
      </w:r>
      <w:bookmarkStart w:name="_Int_WL7odiOg" w:id="1927146330"/>
      <w:r w:rsidRPr="726AFA2A" w:rsidR="54FB03A0">
        <w:rPr>
          <w:sz w:val="24"/>
          <w:szCs w:val="24"/>
          <w:lang w:val="en-US"/>
        </w:rPr>
        <w:t>the majority of</w:t>
      </w:r>
      <w:bookmarkEnd w:id="1927146330"/>
      <w:r w:rsidRPr="726AFA2A" w:rsidR="54FB03A0">
        <w:rPr>
          <w:sz w:val="24"/>
          <w:szCs w:val="24"/>
          <w:lang w:val="en-US"/>
        </w:rPr>
        <w:t xml:space="preserve"> the Mini-Converters, </w:t>
      </w:r>
      <w:r w:rsidRPr="726AFA2A" w:rsidR="54FB03A0">
        <w:rPr>
          <w:sz w:val="24"/>
          <w:szCs w:val="24"/>
          <w:lang w:val="en-US"/>
        </w:rPr>
        <w:t>openGear</w:t>
      </w:r>
      <w:r w:rsidRPr="726AFA2A" w:rsidR="54FB03A0">
        <w:rPr>
          <w:sz w:val="24"/>
          <w:szCs w:val="24"/>
          <w:lang w:val="en-US"/>
        </w:rPr>
        <w:t xml:space="preserve"> cards,</w:t>
      </w:r>
      <w:r w:rsidRPr="726AFA2A" w:rsidR="54FB03A0">
        <w:rPr>
          <w:sz w:val="24"/>
          <w:szCs w:val="24"/>
          <w:lang w:val="en-US"/>
        </w:rPr>
        <w:t xml:space="preserve"> and the </w:t>
      </w:r>
      <w:r w:rsidRPr="726AFA2A" w:rsidR="54FB03A0">
        <w:rPr>
          <w:sz w:val="24"/>
          <w:szCs w:val="24"/>
          <w:lang w:val="en-US"/>
        </w:rPr>
        <w:t>Dante AV 4K</w:t>
      </w:r>
      <w:r w:rsidRPr="726AFA2A" w:rsidR="20B47CF7">
        <w:rPr>
          <w:sz w:val="24"/>
          <w:szCs w:val="24"/>
          <w:lang w:val="en-US"/>
        </w:rPr>
        <w:t xml:space="preserve"> </w:t>
      </w:r>
      <w:r w:rsidRPr="726AFA2A" w:rsidR="093EF6AF">
        <w:rPr>
          <w:sz w:val="24"/>
          <w:szCs w:val="24"/>
          <w:lang w:val="en-US"/>
        </w:rPr>
        <w:t>products</w:t>
      </w:r>
      <w:r w:rsidRPr="726AFA2A" w:rsidR="1DDDC44A">
        <w:rPr>
          <w:sz w:val="24"/>
          <w:szCs w:val="24"/>
          <w:lang w:val="en-US"/>
        </w:rPr>
        <w:t>.</w:t>
      </w:r>
    </w:p>
    <w:p w:rsidR="00095026" w:rsidP="726AFA2A" w:rsidRDefault="00095026" w14:paraId="00000007" w14:textId="77777777">
      <w:pPr>
        <w:rPr>
          <w:sz w:val="24"/>
          <w:szCs w:val="24"/>
        </w:rPr>
      </w:pPr>
    </w:p>
    <w:p w:rsidR="00095026" w:rsidP="726AFA2A" w:rsidRDefault="00C6343E" w14:paraId="00000008" w14:textId="34F08803">
      <w:pPr>
        <w:rPr>
          <w:sz w:val="24"/>
          <w:szCs w:val="24"/>
          <w:lang w:val="en-US"/>
        </w:rPr>
      </w:pPr>
      <w:r w:rsidRPr="726AFA2A" w:rsidR="2E145F62">
        <w:rPr>
          <w:sz w:val="24"/>
          <w:szCs w:val="24"/>
          <w:lang w:val="en-US"/>
        </w:rPr>
        <w:t xml:space="preserve">Damian brings over </w:t>
      </w:r>
      <w:r w:rsidRPr="726AFA2A" w:rsidR="2D0479AC">
        <w:rPr>
          <w:sz w:val="24"/>
          <w:szCs w:val="24"/>
          <w:lang w:val="en-US"/>
        </w:rPr>
        <w:t>20</w:t>
      </w:r>
      <w:r w:rsidRPr="726AFA2A" w:rsidR="2E145F62">
        <w:rPr>
          <w:sz w:val="24"/>
          <w:szCs w:val="24"/>
          <w:lang w:val="en-US"/>
        </w:rPr>
        <w:t xml:space="preserve"> years of experience managing projects and shows </w:t>
      </w:r>
      <w:r w:rsidRPr="726AFA2A" w:rsidR="40C03A57">
        <w:rPr>
          <w:sz w:val="24"/>
          <w:szCs w:val="24"/>
          <w:lang w:val="en-US"/>
        </w:rPr>
        <w:t>across</w:t>
      </w:r>
      <w:r w:rsidRPr="726AFA2A" w:rsidR="2E145F62">
        <w:rPr>
          <w:sz w:val="24"/>
          <w:szCs w:val="24"/>
          <w:lang w:val="en-US"/>
        </w:rPr>
        <w:t xml:space="preserve"> the corporate live event, house of worship</w:t>
      </w:r>
      <w:r w:rsidRPr="726AFA2A" w:rsidR="019D5D97">
        <w:rPr>
          <w:sz w:val="24"/>
          <w:szCs w:val="24"/>
          <w:lang w:val="en-US"/>
        </w:rPr>
        <w:t xml:space="preserve">, </w:t>
      </w:r>
      <w:r w:rsidRPr="726AFA2A" w:rsidR="2E145F62">
        <w:rPr>
          <w:sz w:val="24"/>
          <w:szCs w:val="24"/>
          <w:lang w:val="en-US"/>
        </w:rPr>
        <w:t xml:space="preserve">and concert touring market space with a focus on live presentations, system design, live streaming, and hybrid </w:t>
      </w:r>
      <w:r w:rsidRPr="726AFA2A" w:rsidR="2E145F62">
        <w:rPr>
          <w:sz w:val="24"/>
          <w:szCs w:val="24"/>
          <w:lang w:val="en-US"/>
        </w:rPr>
        <w:t>ProAV</w:t>
      </w:r>
      <w:r w:rsidRPr="726AFA2A" w:rsidR="2E145F62">
        <w:rPr>
          <w:sz w:val="24"/>
          <w:szCs w:val="24"/>
          <w:lang w:val="en-US"/>
        </w:rPr>
        <w:t xml:space="preserve"> workflows. He began his career at AJA in Quality Assurance</w:t>
      </w:r>
      <w:r w:rsidRPr="726AFA2A" w:rsidR="626DD5B4">
        <w:rPr>
          <w:sz w:val="24"/>
          <w:szCs w:val="24"/>
          <w:lang w:val="en-US"/>
        </w:rPr>
        <w:t>,</w:t>
      </w:r>
      <w:r w:rsidRPr="726AFA2A" w:rsidR="2E145F62">
        <w:rPr>
          <w:sz w:val="24"/>
          <w:szCs w:val="24"/>
          <w:lang w:val="en-US"/>
        </w:rPr>
        <w:t xml:space="preserve"> responsible for the BRIDGE NDI 3G and Desktop I/O products</w:t>
      </w:r>
      <w:r w:rsidRPr="726AFA2A" w:rsidR="328C37CA">
        <w:rPr>
          <w:sz w:val="24"/>
          <w:szCs w:val="24"/>
          <w:lang w:val="en-US"/>
        </w:rPr>
        <w:t>.</w:t>
      </w:r>
    </w:p>
    <w:sectPr w:rsidR="00095026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WL7odiOg" int2:invalidationBookmarkName="" int2:hashCode="ZD4DPyxyvbq3AT" int2:id="rMY5OHDD">
      <int2:state int2:type="style" int2:value="Rejected"/>
    </int2:bookmark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6"/>
    <w:rsid w:val="00095026"/>
    <w:rsid w:val="002D862C"/>
    <w:rsid w:val="003C2B4B"/>
    <w:rsid w:val="00C6343E"/>
    <w:rsid w:val="019D5D97"/>
    <w:rsid w:val="043E560D"/>
    <w:rsid w:val="093EF6AF"/>
    <w:rsid w:val="0C2B4045"/>
    <w:rsid w:val="1DDDC44A"/>
    <w:rsid w:val="20B47CF7"/>
    <w:rsid w:val="21240B47"/>
    <w:rsid w:val="22271C47"/>
    <w:rsid w:val="2A1DFA61"/>
    <w:rsid w:val="2BE08064"/>
    <w:rsid w:val="2C54ECC3"/>
    <w:rsid w:val="2D0479AC"/>
    <w:rsid w:val="2E145F62"/>
    <w:rsid w:val="2F5BC496"/>
    <w:rsid w:val="328C37CA"/>
    <w:rsid w:val="36AA1CD8"/>
    <w:rsid w:val="3709B973"/>
    <w:rsid w:val="3DCCFE2D"/>
    <w:rsid w:val="40C03A57"/>
    <w:rsid w:val="44E1FA53"/>
    <w:rsid w:val="485AEB4E"/>
    <w:rsid w:val="49DB3D6E"/>
    <w:rsid w:val="54FB03A0"/>
    <w:rsid w:val="5D1142A8"/>
    <w:rsid w:val="5E9A1FE2"/>
    <w:rsid w:val="6105C881"/>
    <w:rsid w:val="626DD5B4"/>
    <w:rsid w:val="6E69FB6D"/>
    <w:rsid w:val="726AF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15CEB69-DFBE-4A18-B961-A91B1C6F9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20/10/relationships/intelligence" Target="intelligence2.xml" Id="R2e32f0376f0c4ef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154522F9910244A2C3EDC330CD1E18" ma:contentTypeVersion="14" ma:contentTypeDescription="Create a new document." ma:contentTypeScope="" ma:versionID="aefce144a33dadf671fcee9207f4605a">
  <xsd:schema xmlns:xsd="http://www.w3.org/2001/XMLSchema" xmlns:xs="http://www.w3.org/2001/XMLSchema" xmlns:p="http://schemas.microsoft.com/office/2006/metadata/properties" xmlns:ns2="dac987e7-0384-4854-a828-d4159a6d7686" xmlns:ns3="34006f84-a058-4fd2-be4c-bb4e87105baf" targetNamespace="http://schemas.microsoft.com/office/2006/metadata/properties" ma:root="true" ma:fieldsID="b1918b272804c63d1b204c05f81d72b7" ns2:_="" ns3:_="">
    <xsd:import namespace="dac987e7-0384-4854-a828-d4159a6d7686"/>
    <xsd:import namespace="34006f84-a058-4fd2-be4c-bb4e87105baf"/>
    <xsd:element name="properties">
      <xsd:complexType>
        <xsd:sequence>
          <xsd:element name="documentManagement">
            <xsd:complexType>
              <xsd:all>
                <xsd:element ref="ns2:MigrationSource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987e7-0384-4854-a828-d4159a6d7686" elementFormDefault="qualified">
    <xsd:import namespace="http://schemas.microsoft.com/office/2006/documentManagement/types"/>
    <xsd:import namespace="http://schemas.microsoft.com/office/infopath/2007/PartnerControls"/>
    <xsd:element name="MigrationSourceID" ma:index="8" nillable="true" ma:displayName="MigrationSourceID" ma:internalName="MigrationSourceID" ma:readOnly="true">
      <xsd:simpleType>
        <xsd:restriction base="dms:Text"/>
      </xsd:simpleType>
    </xsd:element>
    <xsd:element name="TaxCatchAll" ma:index="19" nillable="true" ma:displayName="Taxonomy Catch All Column" ma:hidden="true" ma:list="{c81d29e8-c678-4218-bbcb-0aa227a19711}" ma:internalName="TaxCatchAll" ma:showField="CatchAllData" ma:web="dac987e7-0384-4854-a828-d4159a6d76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06f84-a058-4fd2-be4c-bb4e87105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4680237-613c-4bd2-94c4-209aea71b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ac987e7-0384-4854-a828-d4159a6d7686" xsi:nil="true"/>
    <lcf76f155ced4ddcb4097134ff3c332f xmlns="34006f84-a058-4fd2-be4c-bb4e87105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EBB4B5-5D66-4996-9271-1AB40A6B42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115CDE-C79D-4FFE-9095-B761860C4472}"/>
</file>

<file path=customXml/itemProps3.xml><?xml version="1.0" encoding="utf-8"?>
<ds:datastoreItem xmlns:ds="http://schemas.openxmlformats.org/officeDocument/2006/customXml" ds:itemID="{45DC5B7D-5862-44A2-9952-8C9EC09F62FA}">
  <ds:schemaRefs>
    <ds:schemaRef ds:uri="http://schemas.microsoft.com/office/2006/metadata/properties"/>
    <ds:schemaRef ds:uri="http://schemas.microsoft.com/office/infopath/2007/PartnerControls"/>
    <ds:schemaRef ds:uri="dac987e7-0384-4854-a828-d4159a6d7686"/>
    <ds:schemaRef ds:uri="34006f84-a058-4fd2-be4c-bb4e87105ba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Cynthia Slayton</cp:lastModifiedBy>
  <cp:revision>6</cp:revision>
  <dcterms:created xsi:type="dcterms:W3CDTF">2025-10-22T17:57:00Z</dcterms:created>
  <dcterms:modified xsi:type="dcterms:W3CDTF">2025-10-29T18:11:54Z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0x0101000F154522F9910244A2C3EDC330CD1E18</vt:lpwstr>
  </property>
  <property fmtid="{D5CDD505-2E9C-101B-9397-08002B2CF9AE}" pid="3" name="Order">
    <vt:r8>8100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